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029FD0B7"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21976FCE"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FC49D3">
              <w:rPr>
                <w:rFonts w:asciiTheme="minorHAnsi" w:hAnsiTheme="minorHAnsi" w:cstheme="minorHAnsi"/>
                <w:b/>
                <w:sz w:val="22"/>
              </w:rPr>
              <w:t>23-75079</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871642912">
    <w:abstractNumId w:val="5"/>
  </w:num>
  <w:num w:numId="2" w16cid:durableId="1648708155">
    <w:abstractNumId w:val="4"/>
  </w:num>
  <w:num w:numId="3" w16cid:durableId="1445878489">
    <w:abstractNumId w:val="2"/>
  </w:num>
  <w:num w:numId="4" w16cid:durableId="934362461">
    <w:abstractNumId w:val="1"/>
  </w:num>
  <w:num w:numId="5" w16cid:durableId="10774336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5283221">
    <w:abstractNumId w:val="3"/>
  </w:num>
  <w:num w:numId="7" w16cid:durableId="113791558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C49D3"/>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BB775F52-0153-492D-9B45-E28D4D29C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770</Words>
  <Characters>4666</Characters>
  <Application>Microsoft Office Word</Application>
  <DocSecurity>0</DocSecurity>
  <Lines>38</Lines>
  <Paragraphs>10</Paragraphs>
  <ScaleCrop>false</ScaleCrop>
  <Company>State of Indiana</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5</cp:revision>
  <cp:lastPrinted>2014-07-02T17:29:00Z</cp:lastPrinted>
  <dcterms:created xsi:type="dcterms:W3CDTF">2022-04-05T11:05:00Z</dcterms:created>
  <dcterms:modified xsi:type="dcterms:W3CDTF">2023-03-09T18:13:00Z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